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/>
        </w:rPr>
        <w:id w:val="675549173"/>
        <w:docPartObj>
          <w:docPartGallery w:val="Table of Contents"/>
          <w:docPartUnique/>
        </w:docPartObj>
      </w:sdtPr>
      <w:sdtEndPr/>
      <w:sdtContent>
        <w:bookmarkStart w:id="0" w:name="_GoBack" w:displacedByCustomXml="prev"/>
        <w:p w14:paraId="6BC64599" w14:textId="1C025222" w:rsidR="005922C5" w:rsidRPr="005922C5" w:rsidRDefault="005922C5">
          <w:pPr>
            <w:pStyle w:val="TOCHeading"/>
            <w:rPr>
              <w:color w:val="auto"/>
            </w:rPr>
          </w:pPr>
          <w:r w:rsidRPr="005922C5">
            <w:rPr>
              <w:color w:val="auto"/>
            </w:rPr>
            <w:t>Оглавление</w:t>
          </w:r>
        </w:p>
        <w:p w14:paraId="3068EA41" w14:textId="77777777" w:rsidR="005922C5" w:rsidRDefault="005922C5">
          <w:pPr>
            <w:pStyle w:val="TOC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9979384" w:history="1">
            <w:r w:rsidRPr="007B66D1">
              <w:rPr>
                <w:rStyle w:val="Hyperlink"/>
                <w:noProof/>
              </w:rPr>
              <w:t>Short instructions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_Toc459979384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EF9A34" w14:textId="77777777" w:rsidR="005922C5" w:rsidRDefault="0082279C">
          <w:pPr>
            <w:pStyle w:val="TOC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459979385" w:history="1">
            <w:r w:rsidR="005922C5" w:rsidRPr="007B66D1">
              <w:rPr>
                <w:rStyle w:val="Hyperlink"/>
                <w:noProof/>
              </w:rPr>
              <w:t>Some instructions</w:t>
            </w:r>
            <w:r w:rsidR="005922C5">
              <w:rPr>
                <w:noProof/>
                <w:webHidden/>
              </w:rPr>
              <w:tab/>
            </w:r>
            <w:r w:rsidR="005922C5">
              <w:rPr>
                <w:noProof/>
                <w:webHidden/>
              </w:rPr>
              <w:fldChar w:fldCharType="begin"/>
            </w:r>
            <w:r w:rsidR="005922C5">
              <w:rPr>
                <w:noProof/>
                <w:webHidden/>
              </w:rPr>
              <w:instrText xml:space="preserve"> PAGEREF _Toc459979385 \h </w:instrText>
            </w:r>
            <w:r w:rsidR="005922C5">
              <w:rPr>
                <w:noProof/>
                <w:webHidden/>
              </w:rPr>
            </w:r>
            <w:r w:rsidR="005922C5">
              <w:rPr>
                <w:noProof/>
                <w:webHidden/>
              </w:rPr>
              <w:fldChar w:fldCharType="separate"/>
            </w:r>
            <w:r w:rsidR="005922C5">
              <w:rPr>
                <w:noProof/>
                <w:webHidden/>
              </w:rPr>
              <w:t>1</w:t>
            </w:r>
            <w:r w:rsidR="005922C5">
              <w:rPr>
                <w:noProof/>
                <w:webHidden/>
              </w:rPr>
              <w:fldChar w:fldCharType="end"/>
            </w:r>
          </w:hyperlink>
        </w:p>
        <w:p w14:paraId="59FB8785" w14:textId="77777777" w:rsidR="005922C5" w:rsidRDefault="0082279C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459979386" w:history="1">
            <w:r w:rsidR="005922C5" w:rsidRPr="007B66D1">
              <w:rPr>
                <w:rStyle w:val="Hyperlink"/>
                <w:noProof/>
              </w:rPr>
              <w:t>Remote folder or longlonglonglonglong file with manymanymanymany letters inside opening</w:t>
            </w:r>
            <w:r w:rsidR="005922C5">
              <w:rPr>
                <w:noProof/>
                <w:webHidden/>
              </w:rPr>
              <w:tab/>
            </w:r>
            <w:r w:rsidR="005922C5">
              <w:rPr>
                <w:noProof/>
                <w:webHidden/>
              </w:rPr>
              <w:fldChar w:fldCharType="begin"/>
            </w:r>
            <w:r w:rsidR="005922C5">
              <w:rPr>
                <w:noProof/>
                <w:webHidden/>
              </w:rPr>
              <w:instrText xml:space="preserve"> PAGEREF _Toc459979386 \h </w:instrText>
            </w:r>
            <w:r w:rsidR="005922C5">
              <w:rPr>
                <w:noProof/>
                <w:webHidden/>
              </w:rPr>
            </w:r>
            <w:r w:rsidR="005922C5">
              <w:rPr>
                <w:noProof/>
                <w:webHidden/>
              </w:rPr>
              <w:fldChar w:fldCharType="separate"/>
            </w:r>
            <w:r w:rsidR="005922C5">
              <w:rPr>
                <w:noProof/>
                <w:webHidden/>
              </w:rPr>
              <w:t>2</w:t>
            </w:r>
            <w:r w:rsidR="005922C5">
              <w:rPr>
                <w:noProof/>
                <w:webHidden/>
              </w:rPr>
              <w:fldChar w:fldCharType="end"/>
            </w:r>
          </w:hyperlink>
        </w:p>
        <w:p w14:paraId="218ACFDC" w14:textId="77777777" w:rsidR="005922C5" w:rsidRDefault="0082279C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459979387" w:history="1">
            <w:r w:rsidR="005922C5" w:rsidRPr="007B66D1">
              <w:rPr>
                <w:rStyle w:val="Hyperlink"/>
                <w:noProof/>
              </w:rPr>
              <w:t>Remote folder or longlonglonglonglong file with manymanymanymany letters inside closing</w:t>
            </w:r>
            <w:r w:rsidR="005922C5">
              <w:rPr>
                <w:noProof/>
                <w:webHidden/>
              </w:rPr>
              <w:tab/>
            </w:r>
            <w:r w:rsidR="005922C5">
              <w:rPr>
                <w:noProof/>
                <w:webHidden/>
              </w:rPr>
              <w:fldChar w:fldCharType="begin"/>
            </w:r>
            <w:r w:rsidR="005922C5">
              <w:rPr>
                <w:noProof/>
                <w:webHidden/>
              </w:rPr>
              <w:instrText xml:space="preserve"> PAGEREF _Toc459979387 \h </w:instrText>
            </w:r>
            <w:r w:rsidR="005922C5">
              <w:rPr>
                <w:noProof/>
                <w:webHidden/>
              </w:rPr>
            </w:r>
            <w:r w:rsidR="005922C5">
              <w:rPr>
                <w:noProof/>
                <w:webHidden/>
              </w:rPr>
              <w:fldChar w:fldCharType="separate"/>
            </w:r>
            <w:r w:rsidR="005922C5">
              <w:rPr>
                <w:noProof/>
                <w:webHidden/>
              </w:rPr>
              <w:t>2</w:t>
            </w:r>
            <w:r w:rsidR="005922C5">
              <w:rPr>
                <w:noProof/>
                <w:webHidden/>
              </w:rPr>
              <w:fldChar w:fldCharType="end"/>
            </w:r>
          </w:hyperlink>
        </w:p>
        <w:p w14:paraId="6554FCE4" w14:textId="77777777" w:rsidR="005922C5" w:rsidRDefault="005922C5" w:rsidP="005922C5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  <w:bookmarkEnd w:id="0" w:displacedByCustomXml="next"/>
      </w:sdtContent>
    </w:sdt>
    <w:p w14:paraId="6C56D83B" w14:textId="77777777" w:rsidR="00B06C89" w:rsidRPr="008A6895" w:rsidRDefault="00B06C89" w:rsidP="008A6895">
      <w:pPr>
        <w:pStyle w:val="Heading1"/>
      </w:pPr>
      <w:bookmarkStart w:id="1" w:name="_Toc459979384"/>
      <w:r w:rsidRPr="008A6895">
        <w:t>Short instructions</w:t>
      </w:r>
      <w:bookmarkEnd w:id="1"/>
    </w:p>
    <w:p w14:paraId="5AB23D47" w14:textId="77777777" w:rsidR="00B06C89" w:rsidRDefault="0082279C">
      <w:pPr>
        <w:rPr>
          <w:lang w:val="en-US"/>
        </w:rPr>
      </w:pPr>
      <w:hyperlink w:anchor="_Remote_folder_opening" w:history="1">
        <w:r w:rsidR="00B06C89" w:rsidRPr="008A6895">
          <w:rPr>
            <w:rStyle w:val="Hyperlink"/>
            <w:lang w:val="en-US"/>
          </w:rPr>
          <w:t>Open remote folder</w:t>
        </w:r>
      </w:hyperlink>
      <w:r w:rsidR="00B06C89">
        <w:rPr>
          <w:lang w:val="en-US"/>
        </w:rPr>
        <w:t xml:space="preserve"> </w:t>
      </w:r>
    </w:p>
    <w:p w14:paraId="02E5B1BA" w14:textId="77777777" w:rsidR="005922C5" w:rsidRDefault="005922C5">
      <w:pPr>
        <w:rPr>
          <w:lang w:val="en-US"/>
        </w:rPr>
      </w:pPr>
      <w:r>
        <w:rPr>
          <w:lang w:val="en-US"/>
        </w:rPr>
        <w:t>Do staff</w:t>
      </w:r>
    </w:p>
    <w:p w14:paraId="40DFD362" w14:textId="77777777" w:rsidR="008A6895" w:rsidRDefault="0082279C">
      <w:pPr>
        <w:rPr>
          <w:lang w:val="en-US"/>
        </w:rPr>
      </w:pPr>
      <w:hyperlink w:anchor="_Remote_folder_closing" w:history="1">
        <w:r w:rsidR="008A6895" w:rsidRPr="008A6895">
          <w:rPr>
            <w:rStyle w:val="Hyperlink"/>
            <w:lang w:val="en-US"/>
          </w:rPr>
          <w:t>Close remote folder</w:t>
        </w:r>
      </w:hyperlink>
      <w:r w:rsidR="008A6895">
        <w:rPr>
          <w:lang w:val="en-US"/>
        </w:rPr>
        <w:t xml:space="preserve"> </w:t>
      </w:r>
    </w:p>
    <w:p w14:paraId="267C81C7" w14:textId="77777777" w:rsidR="001F6528" w:rsidRDefault="005922C5" w:rsidP="005922C5">
      <w:pPr>
        <w:pStyle w:val="Heading1"/>
      </w:pPr>
      <w:bookmarkStart w:id="2" w:name="_Toc459979385"/>
      <w:r>
        <w:t>Some instructions</w:t>
      </w:r>
      <w:bookmarkEnd w:id="2"/>
    </w:p>
    <w:p w14:paraId="118B81DE" w14:textId="77777777" w:rsidR="00B06C89" w:rsidRDefault="00B06C89" w:rsidP="00B06C89">
      <w:pPr>
        <w:rPr>
          <w:lang w:val="en-US"/>
        </w:rPr>
      </w:pPr>
      <w:r>
        <w:rPr>
          <w:lang w:val="en-US"/>
        </w:rPr>
        <w:t>Lines</w:t>
      </w:r>
    </w:p>
    <w:p w14:paraId="5251332D" w14:textId="77777777" w:rsidR="00B06C89" w:rsidRDefault="00B06C89" w:rsidP="008A6895">
      <w:pPr>
        <w:pStyle w:val="Heading2"/>
      </w:pPr>
      <w:bookmarkStart w:id="3" w:name="_Remote_folder_opening"/>
      <w:bookmarkStart w:id="4" w:name="_Toc459979386"/>
      <w:bookmarkEnd w:id="3"/>
      <w:r>
        <w:t xml:space="preserve">Remote folder </w:t>
      </w:r>
      <w:r w:rsidR="008A6895">
        <w:t xml:space="preserve">or </w:t>
      </w:r>
      <w:proofErr w:type="spellStart"/>
      <w:r w:rsidR="008A6895">
        <w:t>longlonglonglonglong</w:t>
      </w:r>
      <w:proofErr w:type="spellEnd"/>
      <w:r w:rsidR="008A6895">
        <w:t xml:space="preserve"> file with </w:t>
      </w:r>
      <w:proofErr w:type="spellStart"/>
      <w:r w:rsidR="008A6895">
        <w:t>manymanymanymany</w:t>
      </w:r>
      <w:proofErr w:type="spellEnd"/>
      <w:r w:rsidR="008A6895">
        <w:t xml:space="preserve"> letters inside </w:t>
      </w:r>
      <w:r>
        <w:t>opening</w:t>
      </w:r>
      <w:bookmarkEnd w:id="4"/>
    </w:p>
    <w:p w14:paraId="10251599" w14:textId="77777777" w:rsidR="008A6895" w:rsidRPr="008A6895" w:rsidRDefault="008A6895" w:rsidP="00B06C89">
      <w:pPr>
        <w:rPr>
          <w:lang w:val="en-US"/>
        </w:rPr>
      </w:pPr>
      <w:r>
        <w:rPr>
          <w:lang w:val="en-US"/>
        </w:rPr>
        <w:t>Open folder</w:t>
      </w:r>
    </w:p>
    <w:p w14:paraId="3122C800" w14:textId="7B4187C4" w:rsidR="008A6895" w:rsidRPr="008A6895" w:rsidRDefault="008A6895" w:rsidP="008A6895">
      <w:pPr>
        <w:pStyle w:val="Heading2"/>
      </w:pPr>
      <w:bookmarkStart w:id="5" w:name="_Remote_folder_closing"/>
      <w:bookmarkStart w:id="6" w:name="_Toc459979387"/>
      <w:bookmarkEnd w:id="5"/>
      <w:r w:rsidRPr="008A6895">
        <w:t xml:space="preserve">Remote folder </w:t>
      </w:r>
      <w:r>
        <w:t xml:space="preserve">or </w:t>
      </w:r>
      <w:proofErr w:type="spellStart"/>
      <w:r>
        <w:t>longlonglonglonglong</w:t>
      </w:r>
      <w:proofErr w:type="spellEnd"/>
      <w:r>
        <w:t xml:space="preserve"> file with </w:t>
      </w:r>
      <w:proofErr w:type="spellStart"/>
      <w:r>
        <w:t>manymanymanymany</w:t>
      </w:r>
      <w:proofErr w:type="spellEnd"/>
      <w:r>
        <w:t xml:space="preserve"> letters inside </w:t>
      </w:r>
      <w:r w:rsidRPr="008A6895">
        <w:t>closing</w:t>
      </w:r>
      <w:bookmarkEnd w:id="6"/>
    </w:p>
    <w:p w14:paraId="1E5F7AF3" w14:textId="77777777" w:rsidR="00B06C89" w:rsidRPr="00B06C89" w:rsidRDefault="008A6895" w:rsidP="00B06C89">
      <w:pPr>
        <w:rPr>
          <w:lang w:val="en-US"/>
        </w:rPr>
      </w:pPr>
      <w:r>
        <w:rPr>
          <w:lang w:val="en-US"/>
        </w:rPr>
        <w:t>Close folder</w:t>
      </w:r>
    </w:p>
    <w:p w14:paraId="4FFC72AD" w14:textId="77777777" w:rsidR="00B06C89" w:rsidRPr="00B06C89" w:rsidRDefault="00B06C89">
      <w:pPr>
        <w:rPr>
          <w:lang w:val="en-US"/>
        </w:rPr>
      </w:pPr>
    </w:p>
    <w:sectPr w:rsidR="00B06C89" w:rsidRPr="00B06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89"/>
    <w:rsid w:val="001576C4"/>
    <w:rsid w:val="001F6528"/>
    <w:rsid w:val="005922C5"/>
    <w:rsid w:val="0082279C"/>
    <w:rsid w:val="008A6895"/>
    <w:rsid w:val="00A376F4"/>
    <w:rsid w:val="00B06C89"/>
    <w:rsid w:val="00CE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42EA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68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68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6895"/>
    <w:rPr>
      <w:rFonts w:asciiTheme="majorHAnsi" w:eastAsiaTheme="majorEastAsia" w:hAnsiTheme="majorHAnsi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A6895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A689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A6895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922C5"/>
    <w:pPr>
      <w:outlineLvl w:val="9"/>
    </w:pPr>
    <w:rPr>
      <w:color w:val="365F91" w:themeColor="accent1" w:themeShade="BF"/>
      <w:lang w:val="ru-RU"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5922C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922C5"/>
    <w:pPr>
      <w:spacing w:after="100"/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2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2C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68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68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6895"/>
    <w:rPr>
      <w:rFonts w:asciiTheme="majorHAnsi" w:eastAsiaTheme="majorEastAsia" w:hAnsiTheme="majorHAnsi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A6895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A689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A6895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922C5"/>
    <w:pPr>
      <w:outlineLvl w:val="9"/>
    </w:pPr>
    <w:rPr>
      <w:color w:val="365F91" w:themeColor="accent1" w:themeShade="BF"/>
      <w:lang w:val="ru-RU"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5922C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922C5"/>
    <w:pPr>
      <w:spacing w:after="100"/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2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2C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6FF6A-399B-3E43-9A19-6FBEA7730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759</Characters>
  <Application>Microsoft Macintosh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Cheremisinov A.V.</dc:creator>
  <cp:lastModifiedBy>Jesse Rosenthal</cp:lastModifiedBy>
  <cp:revision>2</cp:revision>
  <dcterms:created xsi:type="dcterms:W3CDTF">2016-08-29T12:28:00Z</dcterms:created>
  <dcterms:modified xsi:type="dcterms:W3CDTF">2016-08-29T12:28:00Z</dcterms:modified>
</cp:coreProperties>
</file>